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E5B4A" w14:textId="77777777" w:rsidR="000745F7" w:rsidRPr="00AA60B1" w:rsidRDefault="000745F7" w:rsidP="000745F7">
      <w:pPr>
        <w:rPr>
          <w:rFonts w:asciiTheme="minorHAnsi" w:hAnsiTheme="minorHAnsi" w:cstheme="minorHAnsi"/>
          <w:b/>
          <w:szCs w:val="20"/>
        </w:rPr>
      </w:pPr>
    </w:p>
    <w:p w14:paraId="1DF105CB" w14:textId="77777777" w:rsidR="00467288" w:rsidRPr="00AA60B1" w:rsidRDefault="00C101BF" w:rsidP="00C101BF">
      <w:pPr>
        <w:jc w:val="center"/>
        <w:rPr>
          <w:rFonts w:asciiTheme="minorHAnsi" w:hAnsiTheme="minorHAnsi" w:cstheme="minorHAnsi"/>
          <w:b/>
          <w:szCs w:val="20"/>
        </w:rPr>
      </w:pPr>
      <w:r w:rsidRPr="00AA60B1">
        <w:rPr>
          <w:rFonts w:asciiTheme="minorHAnsi" w:hAnsiTheme="minorHAnsi" w:cstheme="minorHAnsi"/>
          <w:b/>
          <w:szCs w:val="20"/>
        </w:rPr>
        <w:t>Declara</w:t>
      </w:r>
      <w:r w:rsidR="00D74DEE" w:rsidRPr="00AA60B1">
        <w:rPr>
          <w:rFonts w:asciiTheme="minorHAnsi" w:hAnsiTheme="minorHAnsi" w:cstheme="minorHAnsi"/>
          <w:b/>
          <w:szCs w:val="20"/>
        </w:rPr>
        <w:t>ţ</w:t>
      </w:r>
      <w:r w:rsidRPr="00AA60B1">
        <w:rPr>
          <w:rFonts w:asciiTheme="minorHAnsi" w:hAnsiTheme="minorHAnsi" w:cstheme="minorHAnsi"/>
          <w:b/>
          <w:szCs w:val="20"/>
        </w:rPr>
        <w:t>ia privind realizarea de modific</w:t>
      </w:r>
      <w:r w:rsidR="00D74DEE" w:rsidRPr="00AA60B1">
        <w:rPr>
          <w:rFonts w:asciiTheme="minorHAnsi" w:hAnsiTheme="minorHAnsi" w:cstheme="minorHAnsi"/>
          <w:b/>
          <w:szCs w:val="20"/>
        </w:rPr>
        <w:t>ă</w:t>
      </w:r>
      <w:r w:rsidRPr="00AA60B1">
        <w:rPr>
          <w:rFonts w:asciiTheme="minorHAnsi" w:hAnsiTheme="minorHAnsi" w:cstheme="minorHAnsi"/>
          <w:b/>
          <w:szCs w:val="20"/>
        </w:rPr>
        <w:t>ri pe parcursul procesului de evaluare</w:t>
      </w:r>
    </w:p>
    <w:p w14:paraId="42780367" w14:textId="77777777" w:rsidR="00C101BF" w:rsidRPr="00AA60B1" w:rsidRDefault="00C101BF" w:rsidP="00C101BF">
      <w:pPr>
        <w:jc w:val="center"/>
        <w:rPr>
          <w:rFonts w:asciiTheme="minorHAnsi" w:hAnsiTheme="minorHAnsi" w:cstheme="minorHAnsi"/>
          <w:szCs w:val="20"/>
        </w:rPr>
      </w:pPr>
    </w:p>
    <w:p w14:paraId="11276B46" w14:textId="77777777" w:rsidR="00C101BF" w:rsidRPr="00AA60B1" w:rsidRDefault="00C101BF" w:rsidP="00C101BF">
      <w:pPr>
        <w:jc w:val="both"/>
        <w:rPr>
          <w:rFonts w:asciiTheme="minorHAnsi" w:hAnsiTheme="minorHAnsi" w:cstheme="minorHAnsi"/>
          <w:snapToGrid w:val="0"/>
          <w:szCs w:val="20"/>
        </w:rPr>
      </w:pPr>
      <w:r w:rsidRPr="00AA60B1">
        <w:rPr>
          <w:rFonts w:asciiTheme="minorHAnsi" w:hAnsiTheme="minorHAnsi" w:cstheme="minorHAnsi"/>
          <w:snapToGrid w:val="0"/>
          <w:szCs w:val="20"/>
        </w:rPr>
        <w:t xml:space="preserve">Subsemnatul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xml:space="preserve"> posesor al CI seria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xml:space="preserve"> nr.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eliberată de emitent,  CNP nr …, eliberat de …, în calitate de reprezentant legal</w:t>
      </w:r>
      <w:r w:rsidRPr="00AA60B1">
        <w:rPr>
          <w:rFonts w:asciiTheme="minorHAnsi" w:hAnsiTheme="minorHAnsi" w:cstheme="minorHAnsi"/>
          <w:i/>
          <w:iCs/>
          <w:szCs w:val="20"/>
          <w:lang w:eastAsia="sk-SK"/>
        </w:rPr>
        <w:t>(funcţie)</w:t>
      </w:r>
      <w:r w:rsidRPr="00AA60B1">
        <w:rPr>
          <w:rFonts w:asciiTheme="minorHAnsi" w:hAnsiTheme="minorHAnsi" w:cstheme="minorHAnsi"/>
          <w:snapToGrid w:val="0"/>
          <w:szCs w:val="20"/>
        </w:rPr>
        <w:t xml:space="preserve"> al … </w:t>
      </w:r>
      <w:r w:rsidRPr="00AA60B1">
        <w:rPr>
          <w:rFonts w:asciiTheme="minorHAnsi" w:hAnsiTheme="minorHAnsi" w:cstheme="minorHAnsi"/>
          <w:i/>
          <w:iCs/>
          <w:szCs w:val="20"/>
          <w:lang w:eastAsia="sk-SK"/>
        </w:rPr>
        <w:t>(completaţi cu denumirea organizaţiei solicitante)</w:t>
      </w:r>
      <w:r w:rsidRPr="00AA60B1">
        <w:rPr>
          <w:rFonts w:asciiTheme="minorHAnsi" w:hAnsiTheme="minorHAnsi" w:cstheme="minorHAnsi"/>
          <w:snapToGrid w:val="0"/>
          <w:szCs w:val="20"/>
        </w:rPr>
        <w:t xml:space="preserve">, cunoscând că falsul în declaraţii este pedepsit de Codul Penal, declar pe propria răspundere pe parcursul procesului de evaluare și selecție pentru cererea de finanțare </w:t>
      </w:r>
      <w:r w:rsidR="000745F7" w:rsidRPr="00AA60B1">
        <w:rPr>
          <w:rFonts w:asciiTheme="minorHAnsi" w:hAnsiTheme="minorHAnsi" w:cstheme="minorHAnsi"/>
          <w:snapToGrid w:val="0"/>
          <w:szCs w:val="20"/>
        </w:rPr>
        <w:t>(</w:t>
      </w:r>
      <w:r w:rsidR="000745F7" w:rsidRPr="00AA60B1">
        <w:rPr>
          <w:rFonts w:asciiTheme="minorHAnsi" w:hAnsiTheme="minorHAnsi" w:cstheme="minorHAnsi"/>
          <w:i/>
          <w:snapToGrid w:val="0"/>
          <w:szCs w:val="20"/>
        </w:rPr>
        <w:t>denumire</w:t>
      </w:r>
      <w:r w:rsidR="000745F7" w:rsidRPr="00AA60B1">
        <w:rPr>
          <w:rFonts w:asciiTheme="minorHAnsi" w:hAnsiTheme="minorHAnsi" w:cstheme="minorHAnsi"/>
          <w:snapToGrid w:val="0"/>
          <w:szCs w:val="20"/>
        </w:rPr>
        <w:t xml:space="preserve">) </w:t>
      </w:r>
      <w:r w:rsidRPr="00AA60B1">
        <w:rPr>
          <w:rFonts w:asciiTheme="minorHAnsi" w:hAnsiTheme="minorHAnsi" w:cstheme="minorHAnsi"/>
          <w:snapToGrid w:val="0"/>
          <w:szCs w:val="20"/>
        </w:rPr>
        <w:t>au  intervenit modificări asupra următoarelor aspecte</w:t>
      </w:r>
      <w:r w:rsidR="000745F7" w:rsidRPr="00AA60B1">
        <w:rPr>
          <w:rFonts w:asciiTheme="minorHAnsi" w:hAnsiTheme="minorHAnsi" w:cstheme="minorHAnsi"/>
          <w:snapToGrid w:val="0"/>
          <w:szCs w:val="20"/>
        </w:rPr>
        <w:t>, după caz</w:t>
      </w:r>
      <w:r w:rsidRPr="00AA60B1">
        <w:rPr>
          <w:rFonts w:asciiTheme="minorHAnsi" w:hAnsiTheme="minorHAnsi" w:cstheme="minorHAnsi"/>
          <w:snapToGrid w:val="0"/>
          <w:szCs w:val="20"/>
        </w:rPr>
        <w:t>:</w:t>
      </w:r>
    </w:p>
    <w:p w14:paraId="304B22A4" w14:textId="77777777" w:rsidR="00C101BF" w:rsidRPr="00AA60B1" w:rsidRDefault="00C101BF"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reprezentant legal</w:t>
      </w:r>
    </w:p>
    <w:p w14:paraId="4D7CA89F" w14:textId="77777777" w:rsidR="00C101BF" w:rsidRPr="00AA60B1" w:rsidRDefault="00C101BF"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acte constitutive</w:t>
      </w:r>
    </w:p>
    <w:p w14:paraId="425DBAB2" w14:textId="0510E69F" w:rsidR="00C101BF" w:rsidRPr="00AA60B1" w:rsidRDefault="00C101BF"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asupra documentel</w:t>
      </w:r>
      <w:r w:rsidR="0026567B" w:rsidRPr="00AA60B1">
        <w:rPr>
          <w:rFonts w:asciiTheme="minorHAnsi" w:hAnsiTheme="minorHAnsi" w:cstheme="minorHAnsi"/>
          <w:snapToGrid w:val="0"/>
          <w:sz w:val="20"/>
        </w:rPr>
        <w:t>or</w:t>
      </w:r>
      <w:r w:rsidRPr="00AA60B1">
        <w:rPr>
          <w:rFonts w:asciiTheme="minorHAnsi" w:hAnsiTheme="minorHAnsi" w:cstheme="minorHAnsi"/>
          <w:snapToGrid w:val="0"/>
          <w:sz w:val="20"/>
        </w:rPr>
        <w:t xml:space="preserve"> anexate la cererea de finanțare privind </w:t>
      </w:r>
      <w:r w:rsidRPr="00AA60B1">
        <w:rPr>
          <w:rFonts w:asciiTheme="minorHAnsi" w:hAnsiTheme="minorHAnsi" w:cstheme="minorHAnsi"/>
          <w:sz w:val="20"/>
        </w:rPr>
        <w:t>dreptul de proprietate/</w:t>
      </w:r>
      <w:r w:rsidR="000745F7" w:rsidRPr="00AA60B1">
        <w:rPr>
          <w:rFonts w:asciiTheme="minorHAnsi" w:hAnsiTheme="minorHAnsi" w:cstheme="minorHAnsi"/>
          <w:sz w:val="20"/>
        </w:rPr>
        <w:t xml:space="preserve"> </w:t>
      </w:r>
      <w:r w:rsidRPr="00AA60B1">
        <w:rPr>
          <w:rFonts w:asciiTheme="minorHAnsi" w:hAnsiTheme="minorHAnsi" w:cstheme="minorHAnsi"/>
          <w:sz w:val="20"/>
        </w:rPr>
        <w:t>administrare</w:t>
      </w:r>
      <w:del w:id="0" w:author="Anca Barbu" w:date="2023-03-20T13:52:00Z">
        <w:r w:rsidRPr="00AA60B1" w:rsidDel="00D41774">
          <w:rPr>
            <w:rFonts w:asciiTheme="minorHAnsi" w:hAnsiTheme="minorHAnsi" w:cstheme="minorHAnsi"/>
            <w:sz w:val="20"/>
          </w:rPr>
          <w:delText>/folosință/de superficie</w:delText>
        </w:r>
      </w:del>
      <w:r w:rsidR="000745F7" w:rsidRPr="00AA60B1">
        <w:rPr>
          <w:rFonts w:asciiTheme="minorHAnsi" w:hAnsiTheme="minorHAnsi" w:cstheme="minorHAnsi"/>
          <w:sz w:val="20"/>
        </w:rPr>
        <w:t xml:space="preserve"> </w:t>
      </w:r>
      <w:r w:rsidRPr="00AA60B1">
        <w:rPr>
          <w:rFonts w:asciiTheme="minorHAnsi" w:hAnsiTheme="minorHAnsi" w:cstheme="minorHAnsi"/>
          <w:sz w:val="20"/>
        </w:rPr>
        <w:t xml:space="preserve">ce pot afecta eligibilitatea și </w:t>
      </w:r>
      <w:r w:rsidR="000745F7" w:rsidRPr="00AA60B1">
        <w:rPr>
          <w:rFonts w:asciiTheme="minorHAnsi" w:hAnsiTheme="minorHAnsi" w:cstheme="minorHAnsi"/>
          <w:sz w:val="20"/>
        </w:rPr>
        <w:t>implementarea proiectului</w:t>
      </w:r>
    </w:p>
    <w:p w14:paraId="20D01DD3" w14:textId="77777777" w:rsidR="00C101BF" w:rsidRPr="00AA60B1" w:rsidRDefault="00C101BF"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Bugetul proiectului</w:t>
      </w:r>
    </w:p>
    <w:p w14:paraId="6B14F55A" w14:textId="77777777" w:rsidR="00C101BF" w:rsidRPr="00AA60B1" w:rsidRDefault="00C101BF"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Devizul general</w:t>
      </w:r>
    </w:p>
    <w:p w14:paraId="1E156566" w14:textId="77777777" w:rsidR="0026567B" w:rsidRPr="00AA60B1" w:rsidRDefault="0026567B"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de eligibilitate</w:t>
      </w:r>
    </w:p>
    <w:p w14:paraId="35DFBC84" w14:textId="77777777" w:rsidR="0026567B" w:rsidRPr="00AA60B1" w:rsidRDefault="0026567B" w:rsidP="000745F7">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de angajament</w:t>
      </w:r>
    </w:p>
    <w:p w14:paraId="634FF236" w14:textId="77777777" w:rsidR="0026567B" w:rsidRPr="00AA60B1" w:rsidRDefault="0026567B"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privind eligibilitatea TVA</w:t>
      </w:r>
    </w:p>
    <w:p w14:paraId="0D0BEECB" w14:textId="77777777" w:rsidR="0026567B" w:rsidRPr="00AA60B1" w:rsidRDefault="000745F7"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Acordul</w:t>
      </w:r>
      <w:r w:rsidR="0026567B" w:rsidRPr="00AA60B1">
        <w:rPr>
          <w:rFonts w:asciiTheme="minorHAnsi" w:hAnsiTheme="minorHAnsi" w:cstheme="minorHAnsi"/>
          <w:snapToGrid w:val="0"/>
          <w:sz w:val="20"/>
        </w:rPr>
        <w:t xml:space="preserve"> privind implementarea în parteneriat a proiectului</w:t>
      </w:r>
    </w:p>
    <w:p w14:paraId="1DD487D0" w14:textId="77777777" w:rsidR="00C101BF" w:rsidRPr="00AA60B1" w:rsidRDefault="00C101BF" w:rsidP="00C101BF">
      <w:pPr>
        <w:rPr>
          <w:rFonts w:asciiTheme="minorHAnsi" w:hAnsiTheme="minorHAnsi" w:cstheme="minorHAnsi"/>
          <w:snapToGrid w:val="0"/>
          <w:szCs w:val="20"/>
        </w:rPr>
      </w:pPr>
      <w:r w:rsidRPr="00AA60B1">
        <w:rPr>
          <w:rFonts w:asciiTheme="minorHAnsi" w:hAnsiTheme="minorHAnsi" w:cstheme="minorHAnsi"/>
          <w:snapToGrid w:val="0"/>
          <w:szCs w:val="20"/>
        </w:rPr>
        <w:t>În acest sens, anexez urm</w:t>
      </w:r>
      <w:r w:rsidR="00D74DEE" w:rsidRPr="00AA60B1">
        <w:rPr>
          <w:rFonts w:asciiTheme="minorHAnsi" w:hAnsiTheme="minorHAnsi" w:cstheme="minorHAnsi"/>
          <w:snapToGrid w:val="0"/>
          <w:szCs w:val="20"/>
        </w:rPr>
        <w:t>ă</w:t>
      </w:r>
      <w:r w:rsidRPr="00AA60B1">
        <w:rPr>
          <w:rFonts w:asciiTheme="minorHAnsi" w:hAnsiTheme="minorHAnsi" w:cstheme="minorHAnsi"/>
          <w:snapToGrid w:val="0"/>
          <w:szCs w:val="20"/>
        </w:rPr>
        <w:t>toarele documente:</w:t>
      </w:r>
    </w:p>
    <w:p w14:paraId="7D6AF486" w14:textId="77777777" w:rsidR="00C101BF" w:rsidRPr="00AA60B1" w:rsidRDefault="00C101BF" w:rsidP="00C101BF">
      <w:pPr>
        <w:rPr>
          <w:rFonts w:asciiTheme="minorHAnsi" w:hAnsiTheme="minorHAnsi" w:cstheme="minorHAnsi"/>
          <w:snapToGrid w:val="0"/>
          <w:szCs w:val="20"/>
        </w:rPr>
      </w:pPr>
    </w:p>
    <w:p w14:paraId="0B33C134" w14:textId="77777777" w:rsidR="0026567B" w:rsidRPr="00AA60B1" w:rsidRDefault="0026567B"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z w:val="20"/>
        </w:rPr>
        <w:t>Modificări acte constitutive</w:t>
      </w:r>
    </w:p>
    <w:p w14:paraId="5B879991" w14:textId="77777777" w:rsidR="00C101BF" w:rsidRPr="00AA60B1" w:rsidRDefault="00AF30C0"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z w:val="20"/>
        </w:rPr>
        <w:t>E</w:t>
      </w:r>
      <w:r w:rsidR="00C101BF" w:rsidRPr="00AA60B1">
        <w:rPr>
          <w:rFonts w:asciiTheme="minorHAnsi" w:hAnsiTheme="minorHAnsi" w:cstheme="minorHAnsi"/>
          <w:sz w:val="20"/>
        </w:rPr>
        <w:t>xtrase de carte funciară actualizate pentru dovedirea îndeplinirii criteriilor de eligibilitate.</w:t>
      </w:r>
    </w:p>
    <w:p w14:paraId="7C1B39EC" w14:textId="77777777" w:rsidR="0026567B" w:rsidRPr="00AA60B1" w:rsidRDefault="0026567B"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z w:val="20"/>
        </w:rPr>
        <w:t>Declarații actualizate</w:t>
      </w:r>
    </w:p>
    <w:p w14:paraId="3B8A024E" w14:textId="77777777" w:rsidR="0026567B" w:rsidRPr="00AA60B1" w:rsidRDefault="0026567B" w:rsidP="00C101BF">
      <w:pPr>
        <w:pStyle w:val="ListParagraph"/>
        <w:numPr>
          <w:ilvl w:val="0"/>
          <w:numId w:val="4"/>
        </w:numPr>
        <w:rPr>
          <w:rFonts w:asciiTheme="minorHAnsi" w:hAnsiTheme="minorHAnsi" w:cstheme="minorHAnsi"/>
          <w:snapToGrid w:val="0"/>
          <w:sz w:val="20"/>
        </w:rPr>
      </w:pPr>
      <w:r w:rsidRPr="00AA60B1">
        <w:rPr>
          <w:rFonts w:asciiTheme="minorHAnsi" w:hAnsiTheme="minorHAnsi" w:cstheme="minorHAnsi"/>
          <w:sz w:val="20"/>
        </w:rPr>
        <w:t>Alte documente</w:t>
      </w:r>
    </w:p>
    <w:p w14:paraId="38872FA5" w14:textId="77777777" w:rsidR="00C101BF" w:rsidRPr="00AA60B1" w:rsidRDefault="00C101BF" w:rsidP="00C101BF">
      <w:pPr>
        <w:jc w:val="center"/>
        <w:rPr>
          <w:rFonts w:asciiTheme="minorHAnsi" w:hAnsiTheme="minorHAnsi" w:cstheme="minorHAnsi"/>
          <w:snapToGrid w:val="0"/>
          <w:szCs w:val="20"/>
        </w:rPr>
      </w:pPr>
    </w:p>
    <w:tbl>
      <w:tblPr>
        <w:tblW w:w="0" w:type="auto"/>
        <w:tblLook w:val="0000" w:firstRow="0" w:lastRow="0" w:firstColumn="0" w:lastColumn="0" w:noHBand="0" w:noVBand="0"/>
      </w:tblPr>
      <w:tblGrid>
        <w:gridCol w:w="4428"/>
        <w:gridCol w:w="4428"/>
      </w:tblGrid>
      <w:tr w:rsidR="0026567B" w:rsidRPr="00AA60B1" w14:paraId="4EC9824D" w14:textId="77777777" w:rsidTr="00190386">
        <w:trPr>
          <w:trHeight w:val="360"/>
        </w:trPr>
        <w:tc>
          <w:tcPr>
            <w:tcW w:w="4428" w:type="dxa"/>
          </w:tcPr>
          <w:p w14:paraId="353BA775" w14:textId="77777777" w:rsidR="0026567B" w:rsidRPr="00AA60B1" w:rsidRDefault="0026567B" w:rsidP="00190386">
            <w:pPr>
              <w:rPr>
                <w:rFonts w:asciiTheme="minorHAnsi" w:hAnsiTheme="minorHAnsi" w:cstheme="minorHAnsi"/>
                <w:szCs w:val="20"/>
              </w:rPr>
            </w:pPr>
            <w:r w:rsidRPr="00AA60B1">
              <w:rPr>
                <w:rFonts w:asciiTheme="minorHAnsi" w:hAnsiTheme="minorHAnsi" w:cstheme="minorHAnsi"/>
                <w:szCs w:val="20"/>
              </w:rPr>
              <w:t>Data:</w:t>
            </w:r>
          </w:p>
        </w:tc>
        <w:tc>
          <w:tcPr>
            <w:tcW w:w="4428" w:type="dxa"/>
          </w:tcPr>
          <w:p w14:paraId="4C93F72A" w14:textId="77777777" w:rsidR="0026567B" w:rsidRPr="00AA60B1" w:rsidRDefault="0026567B" w:rsidP="00190386">
            <w:pPr>
              <w:rPr>
                <w:rFonts w:asciiTheme="minorHAnsi" w:hAnsiTheme="minorHAnsi" w:cstheme="minorHAnsi"/>
                <w:szCs w:val="20"/>
              </w:rPr>
            </w:pPr>
            <w:r w:rsidRPr="00AA60B1">
              <w:rPr>
                <w:rFonts w:asciiTheme="minorHAnsi" w:hAnsiTheme="minorHAnsi" w:cstheme="minorHAnsi"/>
                <w:szCs w:val="20"/>
              </w:rPr>
              <w:t>Semnătura:</w:t>
            </w:r>
          </w:p>
          <w:p w14:paraId="637DE0EB" w14:textId="77777777" w:rsidR="0026567B" w:rsidRPr="00AA60B1" w:rsidRDefault="0026567B" w:rsidP="00190386">
            <w:pPr>
              <w:pStyle w:val="instruct"/>
              <w:rPr>
                <w:rFonts w:asciiTheme="minorHAnsi" w:hAnsiTheme="minorHAnsi" w:cstheme="minorHAnsi"/>
                <w:szCs w:val="20"/>
              </w:rPr>
            </w:pPr>
            <w:r w:rsidRPr="00AA60B1">
              <w:rPr>
                <w:rFonts w:asciiTheme="minorHAnsi" w:hAnsiTheme="minorHAnsi" w:cstheme="minorHAnsi"/>
                <w:szCs w:val="20"/>
              </w:rPr>
              <w:t>Nume, prenume</w:t>
            </w:r>
          </w:p>
          <w:p w14:paraId="6F2A8F54" w14:textId="77777777" w:rsidR="0026567B" w:rsidRPr="00AA60B1" w:rsidRDefault="0026567B" w:rsidP="00190386">
            <w:pPr>
              <w:pStyle w:val="instruct"/>
              <w:rPr>
                <w:rFonts w:asciiTheme="minorHAnsi" w:hAnsiTheme="minorHAnsi" w:cstheme="minorHAnsi"/>
                <w:szCs w:val="20"/>
              </w:rPr>
            </w:pPr>
            <w:r w:rsidRPr="00AA60B1">
              <w:rPr>
                <w:rFonts w:asciiTheme="minorHAnsi" w:hAnsiTheme="minorHAnsi" w:cstheme="minorHAnsi"/>
                <w:szCs w:val="20"/>
              </w:rPr>
              <w:t>Semnătura reprezentantului legal al solicitantului</w:t>
            </w:r>
          </w:p>
        </w:tc>
      </w:tr>
    </w:tbl>
    <w:p w14:paraId="23989652" w14:textId="77777777" w:rsidR="00C101BF" w:rsidRPr="00AA60B1" w:rsidRDefault="00C101BF" w:rsidP="00C101BF">
      <w:pPr>
        <w:jc w:val="center"/>
        <w:rPr>
          <w:rFonts w:asciiTheme="minorHAnsi" w:hAnsiTheme="minorHAnsi" w:cstheme="minorHAnsi"/>
        </w:rPr>
      </w:pPr>
    </w:p>
    <w:sectPr w:rsidR="00C101BF" w:rsidRPr="00AA60B1" w:rsidSect="00252ACE">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8ABED" w14:textId="77777777" w:rsidR="00F41146" w:rsidRDefault="00F41146" w:rsidP="000745F7">
      <w:pPr>
        <w:spacing w:before="0" w:after="0"/>
      </w:pPr>
      <w:r>
        <w:separator/>
      </w:r>
    </w:p>
  </w:endnote>
  <w:endnote w:type="continuationSeparator" w:id="0">
    <w:p w14:paraId="4408C328" w14:textId="77777777" w:rsidR="00F41146" w:rsidRDefault="00F41146" w:rsidP="000745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B932B" w14:textId="77777777" w:rsidR="00F41146" w:rsidRDefault="00F41146" w:rsidP="000745F7">
      <w:pPr>
        <w:spacing w:before="0" w:after="0"/>
      </w:pPr>
      <w:r>
        <w:separator/>
      </w:r>
    </w:p>
  </w:footnote>
  <w:footnote w:type="continuationSeparator" w:id="0">
    <w:p w14:paraId="4C137C63" w14:textId="77777777" w:rsidR="00F41146" w:rsidRDefault="00F41146" w:rsidP="000745F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0745F7" w:rsidRPr="00567C76" w14:paraId="25327BBE" w14:textId="77777777" w:rsidTr="00181583">
      <w:tc>
        <w:tcPr>
          <w:tcW w:w="8041" w:type="dxa"/>
          <w:tcBorders>
            <w:bottom w:val="single" w:sz="4" w:space="0" w:color="333333"/>
          </w:tcBorders>
        </w:tcPr>
        <w:p w14:paraId="1F6B03B3" w14:textId="77777777" w:rsidR="000745F7" w:rsidRPr="009D0B5C" w:rsidRDefault="000745F7" w:rsidP="000745F7">
          <w:pPr>
            <w:pStyle w:val="5Normal"/>
            <w:spacing w:after="0"/>
            <w:rPr>
              <w:rFonts w:ascii="Trebuchet MS" w:hAnsi="Trebuchet MS" w:cs="Calibri"/>
              <w:b/>
              <w:sz w:val="16"/>
              <w:szCs w:val="16"/>
              <w:lang w:val="pt-BR"/>
            </w:rPr>
          </w:pPr>
          <w:r w:rsidRPr="009D0B5C">
            <w:rPr>
              <w:rFonts w:ascii="Trebuchet MS" w:hAnsi="Trebuchet MS" w:cs="Calibri"/>
              <w:b/>
              <w:sz w:val="16"/>
              <w:szCs w:val="16"/>
              <w:lang w:val="pt-BR"/>
            </w:rPr>
            <w:t>Programul Regional Sud-Vest</w:t>
          </w:r>
          <w:r w:rsidR="00C3178D">
            <w:rPr>
              <w:rFonts w:ascii="Trebuchet MS" w:hAnsi="Trebuchet MS" w:cs="Calibri"/>
              <w:b/>
              <w:sz w:val="16"/>
              <w:szCs w:val="16"/>
              <w:lang w:val="pt-BR"/>
            </w:rPr>
            <w:t xml:space="preserve"> Oltenia</w:t>
          </w:r>
          <w:r w:rsidRPr="009D0B5C">
            <w:rPr>
              <w:rFonts w:ascii="Trebuchet MS" w:hAnsi="Trebuchet MS" w:cs="Calibri"/>
              <w:b/>
              <w:sz w:val="16"/>
              <w:szCs w:val="16"/>
              <w:lang w:val="pt-BR"/>
            </w:rPr>
            <w:t xml:space="preserve"> 2021-2027</w:t>
          </w:r>
        </w:p>
        <w:p w14:paraId="6779B088" w14:textId="3EB78059" w:rsidR="000745F7" w:rsidRPr="009D0B5C" w:rsidRDefault="000745F7" w:rsidP="000745F7">
          <w:pPr>
            <w:pStyle w:val="5Normal"/>
            <w:spacing w:after="0"/>
            <w:rPr>
              <w:rFonts w:ascii="Trebuchet MS" w:hAnsi="Trebuchet MS" w:cs="Calibri"/>
              <w:b/>
              <w:color w:val="000000"/>
              <w:sz w:val="16"/>
              <w:szCs w:val="16"/>
            </w:rPr>
          </w:pPr>
          <w:r w:rsidRPr="009D0B5C">
            <w:rPr>
              <w:rFonts w:ascii="Trebuchet MS" w:hAnsi="Trebuchet MS" w:cs="Calibri"/>
              <w:b/>
              <w:sz w:val="16"/>
              <w:szCs w:val="16"/>
            </w:rPr>
            <w:t xml:space="preserve">Prioritatea </w:t>
          </w:r>
          <w:del w:id="1" w:author="Anca Barbu" w:date="2023-03-20T13:50:00Z">
            <w:r w:rsidRPr="009D0B5C" w:rsidDel="00AA1175">
              <w:rPr>
                <w:rFonts w:ascii="Trebuchet MS" w:hAnsi="Trebuchet MS" w:cs="Calibri"/>
                <w:b/>
                <w:sz w:val="16"/>
                <w:szCs w:val="16"/>
              </w:rPr>
              <w:delText xml:space="preserve">5: </w:delText>
            </w:r>
            <w:r w:rsidRPr="009D0B5C" w:rsidDel="00AA1175">
              <w:rPr>
                <w:rFonts w:ascii="Trebuchet MS" w:hAnsi="Trebuchet MS" w:cs="Calibri"/>
                <w:b/>
                <w:color w:val="000000"/>
                <w:sz w:val="16"/>
                <w:szCs w:val="16"/>
              </w:rPr>
              <w:delText>Accesibilitate și conectivitate la nivel regional</w:delText>
            </w:r>
          </w:del>
          <w:ins w:id="2" w:author="Anca Barbu" w:date="2023-03-20T13:50:00Z">
            <w:r w:rsidR="00AA1175">
              <w:rPr>
                <w:rFonts w:ascii="Trebuchet MS" w:hAnsi="Trebuchet MS" w:cs="Calibri"/>
                <w:b/>
                <w:color w:val="000000"/>
                <w:sz w:val="16"/>
                <w:szCs w:val="16"/>
              </w:rPr>
              <w:t xml:space="preserve"> </w:t>
            </w:r>
            <w:r w:rsidR="00AA1175">
              <w:rPr>
                <w:sz w:val="16"/>
                <w:szCs w:val="16"/>
              </w:rPr>
              <w:t>6:  Educatie moderna si incluziva</w:t>
            </w:r>
          </w:ins>
        </w:p>
        <w:p w14:paraId="18A608DF" w14:textId="77777777" w:rsidR="00AA1175" w:rsidRPr="00AA1175" w:rsidRDefault="000745F7" w:rsidP="00AA1175">
          <w:pPr>
            <w:pStyle w:val="Header"/>
            <w:tabs>
              <w:tab w:val="left" w:pos="2730"/>
            </w:tabs>
            <w:rPr>
              <w:ins w:id="3" w:author="Anca Barbu" w:date="2023-03-20T13:50:00Z"/>
              <w:sz w:val="16"/>
              <w:szCs w:val="16"/>
            </w:rPr>
          </w:pPr>
          <w:r>
            <w:rPr>
              <w:b/>
              <w:sz w:val="16"/>
              <w:szCs w:val="16"/>
            </w:rPr>
            <w:t xml:space="preserve">Obiectiv specific </w:t>
          </w:r>
          <w:del w:id="4" w:author="Anca Barbu" w:date="2023-03-20T13:50:00Z">
            <w:r w:rsidDel="00AA1175">
              <w:rPr>
                <w:b/>
                <w:sz w:val="16"/>
                <w:szCs w:val="16"/>
              </w:rPr>
              <w:delText xml:space="preserve">3.2 - </w:delText>
            </w:r>
            <w:r w:rsidRPr="009D0B5C" w:rsidDel="00AA1175">
              <w:rPr>
                <w:b/>
                <w:sz w:val="16"/>
                <w:szCs w:val="16"/>
              </w:rPr>
              <w:delText>Dezvoltarea și creșterea unei mobilități naționale, regionale și locale durabile, reziliente la schimbările climatice, inteligente și intermodale, inclusiv îmbunătățirea accesului la TEN-T și a mobilității transfrontalier</w:delText>
            </w:r>
            <w:r w:rsidDel="00AA1175">
              <w:rPr>
                <w:b/>
                <w:sz w:val="16"/>
                <w:szCs w:val="16"/>
              </w:rPr>
              <w:delText>e</w:delText>
            </w:r>
          </w:del>
          <w:ins w:id="5" w:author="Anca Barbu" w:date="2023-03-20T13:50:00Z">
            <w:r w:rsidR="00AA1175">
              <w:rPr>
                <w:b/>
                <w:sz w:val="16"/>
                <w:szCs w:val="16"/>
              </w:rPr>
              <w:t xml:space="preserve"> </w:t>
            </w:r>
            <w:r w:rsidR="00AA1175" w:rsidRPr="00AA1175">
              <w:rPr>
                <w:sz w:val="16"/>
                <w:szCs w:val="16"/>
              </w:rPr>
              <w:t>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ins>
        </w:p>
        <w:p w14:paraId="42764EB0" w14:textId="34AF1519" w:rsidR="000745F7" w:rsidRPr="009D0B5C" w:rsidRDefault="000745F7" w:rsidP="000745F7">
          <w:pPr>
            <w:spacing w:before="0" w:after="0"/>
            <w:rPr>
              <w:b/>
              <w:sz w:val="16"/>
              <w:szCs w:val="16"/>
            </w:rPr>
          </w:pPr>
        </w:p>
        <w:p w14:paraId="03BBC457" w14:textId="6D04D513" w:rsidR="00AA1175" w:rsidRPr="00AA1175" w:rsidRDefault="000745F7" w:rsidP="00AA1175">
          <w:pPr>
            <w:pStyle w:val="Header"/>
            <w:tabs>
              <w:tab w:val="left" w:pos="2730"/>
            </w:tabs>
            <w:rPr>
              <w:ins w:id="6" w:author="Anca Barbu" w:date="2023-03-20T13:51:00Z"/>
              <w:sz w:val="16"/>
              <w:szCs w:val="16"/>
            </w:rPr>
          </w:pPr>
          <w:r w:rsidRPr="009D0B5C">
            <w:rPr>
              <w:rFonts w:cs="Calibri"/>
              <w:b/>
              <w:sz w:val="16"/>
              <w:szCs w:val="16"/>
            </w:rPr>
            <w:t xml:space="preserve">Acţiunea </w:t>
          </w:r>
          <w:del w:id="7" w:author="Anca Barbu" w:date="2023-03-20T13:51:00Z">
            <w:r w:rsidRPr="009D0B5C" w:rsidDel="00AA1175">
              <w:rPr>
                <w:rFonts w:cs="Calibri"/>
                <w:b/>
                <w:sz w:val="16"/>
                <w:szCs w:val="16"/>
              </w:rPr>
              <w:delText>A: Conectivitate regională și îmbunătățirea accesului la TEN-T</w:delText>
            </w:r>
          </w:del>
          <w:ins w:id="8" w:author="Anca Barbu" w:date="2023-03-20T13:51:00Z">
            <w:r w:rsidR="00AA1175" w:rsidRPr="00AA1175">
              <w:rPr>
                <w:rFonts w:asciiTheme="minorHAnsi" w:hAnsiTheme="minorHAnsi" w:cstheme="minorBidi"/>
                <w:i/>
                <w:iCs/>
                <w:sz w:val="16"/>
                <w:szCs w:val="16"/>
              </w:rPr>
              <w:t xml:space="preserve"> </w:t>
            </w:r>
            <w:r w:rsidR="00AA1175" w:rsidRPr="00AA1175">
              <w:rPr>
                <w:rFonts w:asciiTheme="minorHAnsi" w:hAnsiTheme="minorHAnsi" w:cstheme="minorBidi"/>
                <w:sz w:val="16"/>
                <w:szCs w:val="16"/>
              </w:rPr>
              <w:t>Investiții în dezvoltarea infrastructurii educaționale pentru învățământ primar și secundar</w:t>
            </w:r>
          </w:ins>
        </w:p>
        <w:p w14:paraId="4FB58463" w14:textId="5567DE59" w:rsidR="000745F7" w:rsidRPr="00567C76" w:rsidRDefault="000745F7" w:rsidP="000745F7">
          <w:pPr>
            <w:pStyle w:val="5Normal"/>
            <w:spacing w:after="0"/>
            <w:rPr>
              <w:rFonts w:ascii="Trebuchet MS" w:hAnsi="Trebuchet MS" w:cs="Calibri"/>
              <w:b/>
              <w:sz w:val="16"/>
              <w:szCs w:val="16"/>
            </w:rPr>
          </w:pPr>
        </w:p>
      </w:tc>
      <w:tc>
        <w:tcPr>
          <w:tcW w:w="1156" w:type="dxa"/>
          <w:tcBorders>
            <w:bottom w:val="single" w:sz="4" w:space="0" w:color="333333"/>
          </w:tcBorders>
        </w:tcPr>
        <w:p w14:paraId="01A4AAA0" w14:textId="77777777" w:rsidR="000745F7" w:rsidRPr="00567C76" w:rsidRDefault="000745F7" w:rsidP="000745F7">
          <w:pPr>
            <w:tabs>
              <w:tab w:val="center" w:pos="4536"/>
              <w:tab w:val="right" w:pos="9072"/>
            </w:tabs>
            <w:spacing w:after="0"/>
            <w:jc w:val="center"/>
            <w:rPr>
              <w:rFonts w:cs="Calibri"/>
              <w:sz w:val="16"/>
              <w:szCs w:val="16"/>
            </w:rPr>
          </w:pPr>
        </w:p>
      </w:tc>
    </w:tr>
    <w:tr w:rsidR="000745F7" w:rsidRPr="00567C76" w14:paraId="5547EC93" w14:textId="77777777" w:rsidTr="00181583">
      <w:trPr>
        <w:cantSplit/>
      </w:trPr>
      <w:tc>
        <w:tcPr>
          <w:tcW w:w="9197" w:type="dxa"/>
          <w:gridSpan w:val="2"/>
          <w:tcBorders>
            <w:top w:val="nil"/>
            <w:bottom w:val="nil"/>
          </w:tcBorders>
        </w:tcPr>
        <w:p w14:paraId="1CC1E3AC" w14:textId="77777777" w:rsidR="000745F7" w:rsidRPr="00567C76" w:rsidRDefault="000745F7" w:rsidP="000745F7">
          <w:pPr>
            <w:tabs>
              <w:tab w:val="center" w:pos="4536"/>
              <w:tab w:val="right" w:pos="9072"/>
            </w:tabs>
            <w:spacing w:after="0"/>
            <w:rPr>
              <w:rFonts w:cs="Calibri"/>
              <w:b/>
              <w:bCs/>
              <w:sz w:val="16"/>
              <w:szCs w:val="16"/>
            </w:rPr>
          </w:pPr>
        </w:p>
      </w:tc>
    </w:tr>
  </w:tbl>
  <w:p w14:paraId="434BB69B" w14:textId="271828B0" w:rsidR="000745F7" w:rsidRPr="00567C76" w:rsidRDefault="000745F7" w:rsidP="000745F7">
    <w:pPr>
      <w:pStyle w:val="5Normal"/>
      <w:spacing w:after="0"/>
      <w:jc w:val="center"/>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Pr="00567C76">
      <w:rPr>
        <w:rFonts w:ascii="Trebuchet MS" w:hAnsi="Trebuchet MS" w:cs="Calibri"/>
        <w:b/>
        <w:sz w:val="16"/>
        <w:szCs w:val="16"/>
      </w:rPr>
      <w:t xml:space="preserve">Ghidul Solicitantului - Apel de proiecte nr. </w:t>
    </w:r>
    <w:r w:rsidRPr="00567C76">
      <w:rPr>
        <w:rFonts w:ascii="Trebuchet MS" w:hAnsi="Trebuchet MS" w:cs="Calibri"/>
        <w:b/>
        <w:sz w:val="16"/>
        <w:szCs w:val="16"/>
        <w:lang w:val="pt-BR"/>
      </w:rPr>
      <w:t>PR SV/</w:t>
    </w:r>
    <w:ins w:id="9" w:author="Anca Barbu" w:date="2023-03-20T13:51:00Z">
      <w:r w:rsidR="00AA1175">
        <w:rPr>
          <w:rFonts w:ascii="Trebuchet MS" w:hAnsi="Trebuchet MS" w:cs="Calibri"/>
          <w:b/>
          <w:sz w:val="16"/>
          <w:szCs w:val="16"/>
          <w:lang w:val="pt-BR"/>
        </w:rPr>
        <w:t>B</w:t>
      </w:r>
    </w:ins>
    <w:r w:rsidRPr="00567C76">
      <w:rPr>
        <w:rFonts w:ascii="Trebuchet MS" w:hAnsi="Trebuchet MS" w:cs="Calibri"/>
        <w:b/>
        <w:sz w:val="16"/>
        <w:szCs w:val="16"/>
        <w:lang w:val="pt-BR"/>
      </w:rPr>
      <w:t>1/</w:t>
    </w:r>
    <w:del w:id="10" w:author="Anca Barbu" w:date="2023-03-20T13:51:00Z">
      <w:r w:rsidRPr="00567C76" w:rsidDel="00AA1175">
        <w:rPr>
          <w:rFonts w:ascii="Trebuchet MS" w:hAnsi="Trebuchet MS" w:cs="Calibri"/>
          <w:b/>
          <w:sz w:val="16"/>
          <w:szCs w:val="16"/>
          <w:lang w:val="pt-BR"/>
        </w:rPr>
        <w:delText>5</w:delText>
      </w:r>
    </w:del>
    <w:ins w:id="11" w:author="Anca Barbu" w:date="2023-03-20T13:51:00Z">
      <w:r w:rsidR="00AA1175">
        <w:rPr>
          <w:rFonts w:ascii="Trebuchet MS" w:hAnsi="Trebuchet MS" w:cs="Calibri"/>
          <w:b/>
          <w:sz w:val="16"/>
          <w:szCs w:val="16"/>
          <w:lang w:val="pt-BR"/>
        </w:rPr>
        <w:t>6</w:t>
      </w:r>
    </w:ins>
    <w:r w:rsidRPr="00567C76">
      <w:rPr>
        <w:rFonts w:ascii="Trebuchet MS" w:hAnsi="Trebuchet MS" w:cs="Calibri"/>
        <w:b/>
        <w:sz w:val="16"/>
        <w:szCs w:val="16"/>
        <w:lang w:val="pt-BR"/>
      </w:rPr>
      <w:t>/</w:t>
    </w:r>
    <w:del w:id="12" w:author="Anca Barbu" w:date="2023-03-20T13:51:00Z">
      <w:r w:rsidRPr="00567C76" w:rsidDel="00AA1175">
        <w:rPr>
          <w:rFonts w:ascii="Trebuchet MS" w:hAnsi="Trebuchet MS" w:cs="Calibri"/>
          <w:b/>
          <w:sz w:val="16"/>
          <w:szCs w:val="16"/>
          <w:lang w:val="pt-BR"/>
        </w:rPr>
        <w:delText>3</w:delText>
      </w:r>
    </w:del>
    <w:ins w:id="13" w:author="Anca Barbu" w:date="2023-03-20T13:51:00Z">
      <w:r w:rsidR="00AA1175">
        <w:rPr>
          <w:rFonts w:ascii="Trebuchet MS" w:hAnsi="Trebuchet MS" w:cs="Calibri"/>
          <w:b/>
          <w:sz w:val="16"/>
          <w:szCs w:val="16"/>
          <w:lang w:val="pt-BR"/>
        </w:rPr>
        <w:t>4</w:t>
      </w:r>
    </w:ins>
    <w:r w:rsidRPr="00567C76">
      <w:rPr>
        <w:rFonts w:ascii="Trebuchet MS" w:hAnsi="Trebuchet MS" w:cs="Calibri"/>
        <w:b/>
        <w:sz w:val="16"/>
        <w:szCs w:val="16"/>
        <w:lang w:val="pt-BR"/>
      </w:rPr>
      <w:t>.2/202</w:t>
    </w:r>
    <w:del w:id="14" w:author="Anca Barbu" w:date="2023-03-20T13:51:00Z">
      <w:r w:rsidRPr="00567C76" w:rsidDel="00AA1175">
        <w:rPr>
          <w:rFonts w:ascii="Trebuchet MS" w:hAnsi="Trebuchet MS" w:cs="Calibri"/>
          <w:b/>
          <w:sz w:val="16"/>
          <w:szCs w:val="16"/>
          <w:lang w:val="pt-BR"/>
        </w:rPr>
        <w:delText>2</w:delText>
      </w:r>
    </w:del>
    <w:ins w:id="15" w:author="Anca Barbu" w:date="2023-03-20T13:51:00Z">
      <w:r w:rsidR="00AA1175">
        <w:rPr>
          <w:rFonts w:ascii="Trebuchet MS" w:hAnsi="Trebuchet MS" w:cs="Calibri"/>
          <w:b/>
          <w:sz w:val="16"/>
          <w:szCs w:val="16"/>
          <w:lang w:val="pt-BR"/>
        </w:rPr>
        <w:t>3</w:t>
      </w:r>
    </w:ins>
    <w:r w:rsidR="00BE12E1">
      <w:rPr>
        <w:rFonts w:ascii="Trebuchet MS" w:hAnsi="Trebuchet MS" w:cs="Calibri"/>
        <w:b/>
        <w:sz w:val="16"/>
        <w:szCs w:val="16"/>
        <w:lang w:val="pt-BR"/>
      </w:rPr>
      <w:t xml:space="preserve"> - Model J</w:t>
    </w:r>
  </w:p>
  <w:p w14:paraId="4AA92961" w14:textId="77777777" w:rsidR="000745F7" w:rsidRDefault="000745F7" w:rsidP="000745F7">
    <w:pPr>
      <w:pStyle w:val="Header"/>
    </w:pPr>
    <w:r w:rsidRPr="00567C76">
      <w:rPr>
        <w:rFonts w:cs="Calibri"/>
        <w:b/>
        <w:sz w:val="16"/>
        <w:szCs w:val="16"/>
        <w:lang w:val="pt-B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748044443">
    <w:abstractNumId w:val="0"/>
  </w:num>
  <w:num w:numId="2" w16cid:durableId="827862261">
    <w:abstractNumId w:val="0"/>
  </w:num>
  <w:num w:numId="3" w16cid:durableId="821233816">
    <w:abstractNumId w:val="0"/>
  </w:num>
  <w:num w:numId="4" w16cid:durableId="102375333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ca Barbu">
    <w15:presenceInfo w15:providerId="AD" w15:userId="S-1-5-21-2908191251-2199599498-765975928-1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385"/>
    <w:rsid w:val="000745F7"/>
    <w:rsid w:val="00147001"/>
    <w:rsid w:val="001571E5"/>
    <w:rsid w:val="00252ACE"/>
    <w:rsid w:val="0026567B"/>
    <w:rsid w:val="00354E98"/>
    <w:rsid w:val="003D1C14"/>
    <w:rsid w:val="00461F4C"/>
    <w:rsid w:val="005B14F7"/>
    <w:rsid w:val="005F322E"/>
    <w:rsid w:val="007D5AEA"/>
    <w:rsid w:val="007E6AB3"/>
    <w:rsid w:val="008A0002"/>
    <w:rsid w:val="008E7637"/>
    <w:rsid w:val="009C35EC"/>
    <w:rsid w:val="00A47D84"/>
    <w:rsid w:val="00AA1175"/>
    <w:rsid w:val="00AA60B1"/>
    <w:rsid w:val="00AB268A"/>
    <w:rsid w:val="00AF30C0"/>
    <w:rsid w:val="00BE12E1"/>
    <w:rsid w:val="00C101BF"/>
    <w:rsid w:val="00C3178D"/>
    <w:rsid w:val="00D30077"/>
    <w:rsid w:val="00D41774"/>
    <w:rsid w:val="00D74DEE"/>
    <w:rsid w:val="00DA7078"/>
    <w:rsid w:val="00E13A97"/>
    <w:rsid w:val="00F41146"/>
    <w:rsid w:val="00F6705D"/>
    <w:rsid w:val="00FE3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11B8D"/>
  <w15:docId w15:val="{6445C260-77E5-4387-956A-1E26D0EF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 w:type="paragraph" w:styleId="Header">
    <w:name w:val="header"/>
    <w:basedOn w:val="Normal"/>
    <w:link w:val="HeaderChar"/>
    <w:uiPriority w:val="99"/>
    <w:unhideWhenUsed/>
    <w:rsid w:val="000745F7"/>
    <w:pPr>
      <w:tabs>
        <w:tab w:val="center" w:pos="4513"/>
        <w:tab w:val="right" w:pos="9026"/>
      </w:tabs>
      <w:spacing w:before="0" w:after="0"/>
    </w:pPr>
  </w:style>
  <w:style w:type="character" w:customStyle="1" w:styleId="HeaderChar">
    <w:name w:val="Header Char"/>
    <w:basedOn w:val="DefaultParagraphFont"/>
    <w:link w:val="Header"/>
    <w:uiPriority w:val="99"/>
    <w:rsid w:val="000745F7"/>
    <w:rPr>
      <w:rFonts w:ascii="Trebuchet MS" w:hAnsi="Trebuchet MS"/>
      <w:szCs w:val="24"/>
      <w:lang w:eastAsia="en-US"/>
    </w:rPr>
  </w:style>
  <w:style w:type="paragraph" w:styleId="Footer">
    <w:name w:val="footer"/>
    <w:basedOn w:val="Normal"/>
    <w:link w:val="FooterChar"/>
    <w:uiPriority w:val="99"/>
    <w:unhideWhenUsed/>
    <w:rsid w:val="000745F7"/>
    <w:pPr>
      <w:tabs>
        <w:tab w:val="center" w:pos="4513"/>
        <w:tab w:val="right" w:pos="9026"/>
      </w:tabs>
      <w:spacing w:before="0" w:after="0"/>
    </w:pPr>
  </w:style>
  <w:style w:type="character" w:customStyle="1" w:styleId="FooterChar">
    <w:name w:val="Footer Char"/>
    <w:basedOn w:val="DefaultParagraphFont"/>
    <w:link w:val="Footer"/>
    <w:uiPriority w:val="99"/>
    <w:rsid w:val="000745F7"/>
    <w:rPr>
      <w:rFonts w:ascii="Trebuchet MS" w:hAnsi="Trebuchet MS"/>
      <w:szCs w:val="24"/>
      <w:lang w:eastAsia="en-US"/>
    </w:rPr>
  </w:style>
  <w:style w:type="character" w:customStyle="1" w:styleId="5NormalChar">
    <w:name w:val="5 Normal Char"/>
    <w:link w:val="5Normal"/>
    <w:locked/>
    <w:rsid w:val="000745F7"/>
    <w:rPr>
      <w:rFonts w:ascii="Verdana" w:hAnsi="Verdana"/>
      <w:spacing w:val="-2"/>
      <w:szCs w:val="24"/>
    </w:rPr>
  </w:style>
  <w:style w:type="paragraph" w:customStyle="1" w:styleId="5Normal">
    <w:name w:val="5 Normal"/>
    <w:basedOn w:val="Normal"/>
    <w:link w:val="5NormalChar"/>
    <w:qFormat/>
    <w:rsid w:val="000745F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sion">
    <w:name w:val="Revision"/>
    <w:hidden/>
    <w:uiPriority w:val="99"/>
    <w:semiHidden/>
    <w:rsid w:val="00AA1175"/>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186</Words>
  <Characters>1063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Anca Barbu</cp:lastModifiedBy>
  <cp:revision>9</cp:revision>
  <cp:lastPrinted>2017-11-22T08:33:00Z</cp:lastPrinted>
  <dcterms:created xsi:type="dcterms:W3CDTF">2017-11-22T08:33:00Z</dcterms:created>
  <dcterms:modified xsi:type="dcterms:W3CDTF">2023-03-20T11:52:00Z</dcterms:modified>
</cp:coreProperties>
</file>